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4BC" w:rsidRPr="00B74FD8" w:rsidRDefault="00B74FD8">
      <w:pPr>
        <w:rPr>
          <w:b/>
          <w:sz w:val="40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091D01" wp14:editId="2BAA992A">
                <wp:simplePos x="0" y="0"/>
                <wp:positionH relativeFrom="column">
                  <wp:posOffset>3448050</wp:posOffset>
                </wp:positionH>
                <wp:positionV relativeFrom="paragraph">
                  <wp:posOffset>-469900</wp:posOffset>
                </wp:positionV>
                <wp:extent cx="2964180" cy="469900"/>
                <wp:effectExtent l="57150" t="38100" r="83820" b="1016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180" cy="4699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4FD8" w:rsidRPr="00667009" w:rsidRDefault="00667009" w:rsidP="00667009">
                            <w:pPr>
                              <w:jc w:val="center"/>
                              <w:rPr>
                                <w:b/>
                                <w:i/>
                                <w:sz w:val="44"/>
                                <w:rPrChange w:id="0" w:author="Technology Services" w:date="2012-01-23T10:39:00Z">
                                  <w:rPr>
                                    <w:b/>
                                    <w:sz w:val="44"/>
                                  </w:rPr>
                                </w:rPrChange>
                              </w:rPr>
                            </w:pPr>
                            <w:ins w:id="1" w:author="Technology Services" w:date="2012-01-23T10:38:00Z">
                              <w:r w:rsidRPr="00667009">
                                <w:rPr>
                                  <w:b/>
                                  <w:i/>
                                  <w:sz w:val="44"/>
                                  <w:rPrChange w:id="2" w:author="Technology Services" w:date="2012-01-23T10:39:00Z">
                                    <w:rPr>
                                      <w:b/>
                                      <w:sz w:val="44"/>
                                    </w:rPr>
                                  </w:rPrChange>
                                </w:rPr>
                                <w:t>Room Location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5pt;margin-top:-37pt;width:233.4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B74FD8" w:rsidRPr="00667009" w:rsidRDefault="00667009" w:rsidP="00667009">
                      <w:pPr>
                        <w:jc w:val="center"/>
                        <w:rPr>
                          <w:b/>
                          <w:i/>
                          <w:sz w:val="44"/>
                          <w:rPrChange w:id="3" w:author="Technology Services" w:date="2012-01-23T10:39:00Z">
                            <w:rPr>
                              <w:b/>
                              <w:sz w:val="44"/>
                            </w:rPr>
                          </w:rPrChange>
                        </w:rPr>
                      </w:pPr>
                      <w:ins w:id="4" w:author="Technology Services" w:date="2012-01-23T10:38:00Z">
                        <w:r w:rsidRPr="00667009">
                          <w:rPr>
                            <w:b/>
                            <w:i/>
                            <w:sz w:val="44"/>
                            <w:rPrChange w:id="5" w:author="Technology Services" w:date="2012-01-23T10:39:00Z">
                              <w:rPr>
                                <w:b/>
                                <w:sz w:val="44"/>
                              </w:rPr>
                            </w:rPrChange>
                          </w:rPr>
                          <w:t>Room Location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  <w:r w:rsidRPr="00B74FD8">
        <w:rPr>
          <w:b/>
          <w:noProof/>
          <w:sz w:val="40"/>
          <w:lang w:eastAsia="en-CA"/>
        </w:rPr>
        <w:drawing>
          <wp:inline distT="0" distB="0" distL="0" distR="0" wp14:anchorId="4AC2A604" wp14:editId="2867C56A">
            <wp:extent cx="1225550" cy="1225550"/>
            <wp:effectExtent l="0" t="0" r="0" b="0"/>
            <wp:docPr id="1" name="Picture 1" descr="d:\users\mnygard.CESD\AppData\Local\Microsoft\Windows\Temporary Internet Files\Content.IE5\67D538QQ\MP90039922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nygard.CESD\AppData\Local\Microsoft\Windows\Temporary Internet Files\Content.IE5\67D538QQ\MP900399221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4FD8">
        <w:rPr>
          <w:b/>
          <w:sz w:val="40"/>
        </w:rPr>
        <w:t>Magnifying the Possibilities</w:t>
      </w:r>
      <w:bookmarkStart w:id="6" w:name="_GoBack"/>
      <w:bookmarkEnd w:id="6"/>
    </w:p>
    <w:p w:rsidR="00B74FD8" w:rsidRPr="00B74FD8" w:rsidRDefault="00B74FD8">
      <w:pPr>
        <w:rPr>
          <w:b/>
          <w:sz w:val="28"/>
        </w:rPr>
      </w:pPr>
      <w:r w:rsidRPr="00B74FD8">
        <w:rPr>
          <w:b/>
          <w:sz w:val="28"/>
        </w:rPr>
        <w:t xml:space="preserve">Your mission </w:t>
      </w:r>
      <w:r>
        <w:rPr>
          <w:b/>
          <w:sz w:val="28"/>
        </w:rPr>
        <w:t>…</w:t>
      </w:r>
    </w:p>
    <w:p w:rsidR="00B74FD8" w:rsidRPr="00B74FD8" w:rsidRDefault="00B74FD8" w:rsidP="00B74FD8">
      <w:pPr>
        <w:pStyle w:val="ListParagraph"/>
        <w:numPr>
          <w:ilvl w:val="0"/>
          <w:numId w:val="1"/>
        </w:numPr>
      </w:pPr>
      <w:r>
        <w:t xml:space="preserve">You have been given a </w:t>
      </w:r>
      <w:r w:rsidRPr="00B74FD8">
        <w:rPr>
          <w:b/>
          <w:color w:val="FF33CC"/>
        </w:rPr>
        <w:t>c</w:t>
      </w:r>
      <w:r w:rsidRPr="00B74FD8">
        <w:rPr>
          <w:b/>
          <w:color w:val="00B050"/>
        </w:rPr>
        <w:t>o</w:t>
      </w:r>
      <w:r w:rsidRPr="00B74FD8">
        <w:rPr>
          <w:b/>
          <w:color w:val="548DD4" w:themeColor="text2" w:themeTint="99"/>
        </w:rPr>
        <w:t>l</w:t>
      </w:r>
      <w:r w:rsidRPr="00B74FD8">
        <w:rPr>
          <w:b/>
          <w:color w:val="FF33CC"/>
        </w:rPr>
        <w:t>o</w:t>
      </w:r>
      <w:r w:rsidRPr="00B74FD8">
        <w:rPr>
          <w:b/>
          <w:color w:val="00B050"/>
        </w:rPr>
        <w:t>u</w:t>
      </w:r>
      <w:r w:rsidRPr="00B74FD8">
        <w:rPr>
          <w:b/>
          <w:color w:val="548DD4" w:themeColor="text2" w:themeTint="99"/>
        </w:rPr>
        <w:t>r</w:t>
      </w:r>
      <w:r>
        <w:t xml:space="preserve">. Create a team of 3 that includes one </w:t>
      </w:r>
      <w:r w:rsidRPr="00B74FD8">
        <w:rPr>
          <w:b/>
          <w:color w:val="FF33CC"/>
        </w:rPr>
        <w:t>Pink</w:t>
      </w:r>
      <w:r>
        <w:t xml:space="preserve">, one </w:t>
      </w:r>
      <w:r w:rsidRPr="00B74FD8">
        <w:rPr>
          <w:b/>
          <w:color w:val="00B050"/>
        </w:rPr>
        <w:t>Green</w:t>
      </w:r>
      <w:r>
        <w:t xml:space="preserve">, &amp; one </w:t>
      </w:r>
      <w:r w:rsidRPr="00B74FD8">
        <w:rPr>
          <w:b/>
          <w:color w:val="548DD4" w:themeColor="text2" w:themeTint="99"/>
        </w:rPr>
        <w:t>Blue</w:t>
      </w:r>
    </w:p>
    <w:p w:rsidR="00B74FD8" w:rsidRPr="00B74FD8" w:rsidRDefault="00B74FD8" w:rsidP="00B74FD8">
      <w:pPr>
        <w:pStyle w:val="ListParagraph"/>
      </w:pPr>
    </w:p>
    <w:p w:rsidR="00B74FD8" w:rsidRDefault="00B74FD8" w:rsidP="00B74FD8">
      <w:pPr>
        <w:pStyle w:val="ListParagraph"/>
        <w:numPr>
          <w:ilvl w:val="0"/>
          <w:numId w:val="1"/>
        </w:numPr>
      </w:pPr>
      <w:r>
        <w:t>As a group, find a work space in the room indicated at the top of this sheet. You will be here for the rest of the morning so get comfortable!</w:t>
      </w:r>
    </w:p>
    <w:p w:rsidR="00B74FD8" w:rsidRDefault="00B74FD8" w:rsidP="00B74FD8">
      <w:pPr>
        <w:pStyle w:val="ListParagraph"/>
      </w:pPr>
      <w:r>
        <w:rPr>
          <w:noProof/>
          <w:lang w:eastAsia="en-CA"/>
        </w:rPr>
        <w:drawing>
          <wp:anchor distT="0" distB="0" distL="114300" distR="114300" simplePos="0" relativeHeight="251660288" behindDoc="1" locked="0" layoutInCell="1" allowOverlap="1" wp14:anchorId="300D44CE" wp14:editId="08156FC0">
            <wp:simplePos x="0" y="0"/>
            <wp:positionH relativeFrom="column">
              <wp:posOffset>4428490</wp:posOffset>
            </wp:positionH>
            <wp:positionV relativeFrom="paragraph">
              <wp:posOffset>208280</wp:posOffset>
            </wp:positionV>
            <wp:extent cx="1214755" cy="800100"/>
            <wp:effectExtent l="114300" t="171450" r="118745" b="171450"/>
            <wp:wrapTight wrapText="bothSides">
              <wp:wrapPolygon edited="0">
                <wp:start x="-1255" y="-323"/>
                <wp:lineTo x="-2565" y="202"/>
                <wp:lineTo x="-1180" y="8158"/>
                <wp:lineTo x="-2490" y="8683"/>
                <wp:lineTo x="-1088" y="18759"/>
                <wp:lineTo x="5845" y="22362"/>
                <wp:lineTo x="19897" y="22577"/>
                <wp:lineTo x="20225" y="22446"/>
                <wp:lineTo x="22517" y="21527"/>
                <wp:lineTo x="22474" y="7182"/>
                <wp:lineTo x="21831" y="-539"/>
                <wp:lineTo x="21053" y="-5014"/>
                <wp:lineTo x="10208" y="-4920"/>
                <wp:lineTo x="710" y="-1111"/>
                <wp:lineTo x="-1255" y="-323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87807">
                      <a:off x="0" y="0"/>
                      <a:ext cx="1214755" cy="800100"/>
                    </a:xfrm>
                    <a:prstGeom prst="rect">
                      <a:avLst/>
                    </a:prstGeom>
                    <a:ln w="15875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FD8" w:rsidRDefault="00B74FD8" w:rsidP="00B74FD8">
      <w:pPr>
        <w:pStyle w:val="NoSpacing"/>
      </w:pPr>
    </w:p>
    <w:p w:rsidR="00B74FD8" w:rsidRPr="00B74FD8" w:rsidRDefault="00B74FD8" w:rsidP="00B74FD8">
      <w:pPr>
        <w:rPr>
          <w:b/>
          <w:sz w:val="28"/>
        </w:rPr>
      </w:pPr>
      <w:r w:rsidRPr="00B74FD8">
        <w:rPr>
          <w:b/>
          <w:sz w:val="28"/>
        </w:rPr>
        <w:t xml:space="preserve">Now that you are a group </w:t>
      </w:r>
      <w:r>
        <w:rPr>
          <w:b/>
          <w:sz w:val="28"/>
        </w:rPr>
        <w:t>…</w:t>
      </w:r>
    </w:p>
    <w:p w:rsidR="00B74FD8" w:rsidRPr="00B74FD8" w:rsidRDefault="00B74FD8" w:rsidP="00B74FD8">
      <w:pPr>
        <w:pStyle w:val="ListParagraph"/>
        <w:numPr>
          <w:ilvl w:val="0"/>
          <w:numId w:val="1"/>
        </w:numPr>
      </w:pPr>
      <w:r w:rsidRPr="00B74FD8">
        <w:t>Agree upon which subsection (1 through 9) your group will focus on.</w:t>
      </w:r>
    </w:p>
    <w:p w:rsidR="00B74FD8" w:rsidRPr="00B74FD8" w:rsidRDefault="00B74FD8" w:rsidP="00B74FD8">
      <w:pPr>
        <w:rPr>
          <w:b/>
          <w:color w:val="FF0066"/>
        </w:rPr>
        <w:sectPr w:rsidR="00B74FD8" w:rsidRPr="00B74FD8" w:rsidSect="003E6F3F">
          <w:headerReference w:type="default" r:id="rId12"/>
          <w:footerReference w:type="default" r:id="rId13"/>
          <w:pgSz w:w="12240" w:h="15840"/>
          <w:pgMar w:top="1440" w:right="1440" w:bottom="1440" w:left="1440" w:header="720" w:footer="720" w:gutter="0"/>
          <w:pgBorders w:offsetFrom="page">
            <w:top w:val="dashDotStroked" w:sz="24" w:space="24" w:color="7030A0"/>
            <w:left w:val="dashDotStroked" w:sz="24" w:space="24" w:color="7030A0"/>
            <w:bottom w:val="dashDotStroked" w:sz="24" w:space="24" w:color="7030A0"/>
            <w:right w:val="dashDotStroked" w:sz="24" w:space="24" w:color="7030A0"/>
          </w:pgBorders>
          <w:cols w:space="720"/>
          <w:docGrid w:linePitch="360"/>
        </w:sectPr>
      </w:pP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FF0066"/>
          <w:sz w:val="18"/>
        </w:rPr>
      </w:pPr>
      <w:r w:rsidRPr="00B74FD8">
        <w:rPr>
          <w:b/>
          <w:color w:val="FF0066"/>
          <w:sz w:val="18"/>
        </w:rPr>
        <w:lastRenderedPageBreak/>
        <w:t>Perception</w:t>
      </w: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FF0066"/>
          <w:sz w:val="18"/>
        </w:rPr>
      </w:pPr>
      <w:r w:rsidRPr="00B74FD8">
        <w:rPr>
          <w:b/>
          <w:color w:val="FF0066"/>
          <w:sz w:val="18"/>
        </w:rPr>
        <w:t>Language, Mathematical Expressions &amp; Symbols</w:t>
      </w: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FF0066"/>
          <w:sz w:val="18"/>
        </w:rPr>
      </w:pPr>
      <w:r w:rsidRPr="00B74FD8">
        <w:rPr>
          <w:b/>
          <w:color w:val="FF0066"/>
          <w:sz w:val="18"/>
        </w:rPr>
        <w:t>Comprehension</w:t>
      </w: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0070C0"/>
          <w:sz w:val="18"/>
        </w:rPr>
      </w:pPr>
      <w:r w:rsidRPr="00B74FD8">
        <w:rPr>
          <w:b/>
          <w:color w:val="0070C0"/>
          <w:sz w:val="18"/>
        </w:rPr>
        <w:lastRenderedPageBreak/>
        <w:t>Physical action</w:t>
      </w: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0070C0"/>
          <w:sz w:val="18"/>
        </w:rPr>
      </w:pPr>
      <w:r w:rsidRPr="00B74FD8">
        <w:rPr>
          <w:b/>
          <w:color w:val="0070C0"/>
          <w:sz w:val="18"/>
        </w:rPr>
        <w:t>Expression &amp; communication</w:t>
      </w:r>
    </w:p>
    <w:p w:rsidR="00B74FD8" w:rsidRPr="00B74FD8" w:rsidRDefault="00345849" w:rsidP="00B74FD8">
      <w:pPr>
        <w:pStyle w:val="ListParagraph"/>
        <w:numPr>
          <w:ilvl w:val="1"/>
          <w:numId w:val="1"/>
        </w:numPr>
        <w:rPr>
          <w:b/>
          <w:color w:val="0070C0"/>
          <w:sz w:val="18"/>
        </w:rPr>
      </w:pPr>
      <w:r>
        <w:rPr>
          <w:noProof/>
          <w:lang w:eastAsia="en-CA"/>
        </w:rPr>
        <w:drawing>
          <wp:anchor distT="0" distB="0" distL="114300" distR="114300" simplePos="0" relativeHeight="251662336" behindDoc="1" locked="0" layoutInCell="1" allowOverlap="1" wp14:anchorId="396CD538" wp14:editId="1F3C8F3A">
            <wp:simplePos x="0" y="0"/>
            <wp:positionH relativeFrom="column">
              <wp:posOffset>1777365</wp:posOffset>
            </wp:positionH>
            <wp:positionV relativeFrom="paragraph">
              <wp:posOffset>574040</wp:posOffset>
            </wp:positionV>
            <wp:extent cx="2587625" cy="1130300"/>
            <wp:effectExtent l="0" t="0" r="3175" b="0"/>
            <wp:wrapTight wrapText="bothSides">
              <wp:wrapPolygon edited="0">
                <wp:start x="0" y="0"/>
                <wp:lineTo x="0" y="21115"/>
                <wp:lineTo x="21467" y="21115"/>
                <wp:lineTo x="2146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7625" cy="1130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FD8" w:rsidRPr="00B74FD8">
        <w:rPr>
          <w:b/>
          <w:color w:val="0070C0"/>
          <w:sz w:val="18"/>
        </w:rPr>
        <w:t>Executive functions</w:t>
      </w: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00B050"/>
          <w:sz w:val="18"/>
        </w:rPr>
      </w:pPr>
      <w:r w:rsidRPr="00B74FD8">
        <w:rPr>
          <w:b/>
          <w:color w:val="00B050"/>
          <w:sz w:val="18"/>
        </w:rPr>
        <w:lastRenderedPageBreak/>
        <w:t>Recruiting interest</w:t>
      </w: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00B050"/>
          <w:sz w:val="18"/>
        </w:rPr>
      </w:pPr>
      <w:r w:rsidRPr="00B74FD8">
        <w:rPr>
          <w:b/>
          <w:color w:val="00B050"/>
          <w:sz w:val="18"/>
        </w:rPr>
        <w:t>Sustaining effort &amp; persistence</w:t>
      </w:r>
    </w:p>
    <w:p w:rsidR="00B74FD8" w:rsidRPr="00B74FD8" w:rsidRDefault="00B74FD8" w:rsidP="00B74FD8">
      <w:pPr>
        <w:pStyle w:val="ListParagraph"/>
        <w:numPr>
          <w:ilvl w:val="1"/>
          <w:numId w:val="1"/>
        </w:numPr>
        <w:rPr>
          <w:b/>
          <w:color w:val="00B050"/>
          <w:sz w:val="18"/>
        </w:rPr>
      </w:pPr>
      <w:r w:rsidRPr="00B74FD8">
        <w:rPr>
          <w:b/>
          <w:color w:val="00B050"/>
          <w:sz w:val="18"/>
        </w:rPr>
        <w:t>Self-regulation</w:t>
      </w:r>
    </w:p>
    <w:p w:rsidR="00B74FD8" w:rsidRDefault="00B74FD8" w:rsidP="00B74FD8">
      <w:pPr>
        <w:sectPr w:rsidR="00B74FD8" w:rsidSect="003E6F3F">
          <w:type w:val="continuous"/>
          <w:pgSz w:w="12240" w:h="15840"/>
          <w:pgMar w:top="1440" w:right="1440" w:bottom="1440" w:left="1440" w:header="720" w:footer="720" w:gutter="0"/>
          <w:pgBorders w:offsetFrom="page">
            <w:top w:val="dashDotStroked" w:sz="24" w:space="24" w:color="7030A0"/>
            <w:left w:val="dashDotStroked" w:sz="24" w:space="24" w:color="7030A0"/>
            <w:bottom w:val="dashDotStroked" w:sz="24" w:space="24" w:color="7030A0"/>
            <w:right w:val="dashDotStroked" w:sz="24" w:space="24" w:color="7030A0"/>
          </w:pgBorders>
          <w:cols w:num="3" w:space="720"/>
          <w:docGrid w:linePitch="360"/>
        </w:sectPr>
      </w:pPr>
    </w:p>
    <w:p w:rsidR="00744107" w:rsidRDefault="00744107" w:rsidP="00744107">
      <w:pPr>
        <w:pStyle w:val="ListParagraph"/>
        <w:numPr>
          <w:ilvl w:val="0"/>
          <w:numId w:val="1"/>
        </w:numPr>
      </w:pPr>
      <w:r>
        <w:t xml:space="preserve">Go to </w:t>
      </w:r>
      <w:hyperlink r:id="rId15" w:history="1">
        <w:r w:rsidRPr="00041386">
          <w:rPr>
            <w:rStyle w:val="Hyperlink"/>
          </w:rPr>
          <w:t>http://goo.gl/WMSL2</w:t>
        </w:r>
      </w:hyperlink>
      <w:r>
        <w:t xml:space="preserve"> - there scroll until you find a chart similar to </w:t>
      </w:r>
      <w:r w:rsidR="00345849">
        <w:t>this one</w:t>
      </w:r>
      <w:r>
        <w:t xml:space="preserve">. </w:t>
      </w:r>
      <w:r w:rsidR="00345849">
        <w:t>Click on</w:t>
      </w:r>
      <w:r>
        <w:t xml:space="preserve"> the subsection chosen. </w:t>
      </w:r>
    </w:p>
    <w:p w:rsidR="009D1A8A" w:rsidRDefault="009D1A8A" w:rsidP="00B74FD8">
      <w:pPr>
        <w:pStyle w:val="ListParagraph"/>
        <w:numPr>
          <w:ilvl w:val="0"/>
          <w:numId w:val="1"/>
        </w:numPr>
      </w:pPr>
      <w:r>
        <w:t xml:space="preserve">Explore the tools, lessons and strategies found within the various points of your section. </w:t>
      </w:r>
    </w:p>
    <w:p w:rsidR="00B74FD8" w:rsidRDefault="009D1A8A" w:rsidP="00B74FD8">
      <w:pPr>
        <w:pStyle w:val="ListParagraph"/>
        <w:numPr>
          <w:ilvl w:val="0"/>
          <w:numId w:val="1"/>
        </w:numPr>
      </w:pPr>
      <w:r>
        <w:t xml:space="preserve">Using the QLE map provided, </w:t>
      </w:r>
      <w:r w:rsidR="00B74FD8">
        <w:t xml:space="preserve">complete your thoughts in the quadrants as they pertain to you and your teaching environment. </w:t>
      </w:r>
    </w:p>
    <w:p w:rsidR="00B74FD8" w:rsidRDefault="00B74FD8" w:rsidP="00B74FD8"/>
    <w:p w:rsidR="00B74FD8" w:rsidRDefault="003E47AD" w:rsidP="00B74FD8">
      <w:pPr>
        <w:rPr>
          <w:b/>
          <w:sz w:val="28"/>
        </w:rPr>
      </w:pPr>
      <w:r>
        <w:rPr>
          <w:b/>
          <w:sz w:val="28"/>
        </w:rPr>
        <w:t xml:space="preserve">It’s 11:30 - </w:t>
      </w:r>
      <w:r w:rsidR="00B74FD8">
        <w:rPr>
          <w:b/>
          <w:sz w:val="28"/>
        </w:rPr>
        <w:t xml:space="preserve">Now to share … </w:t>
      </w:r>
    </w:p>
    <w:p w:rsidR="00B74FD8" w:rsidRPr="00B74FD8" w:rsidRDefault="00373A87" w:rsidP="009D1A8A">
      <w:pPr>
        <w:pStyle w:val="ListParagraph"/>
      </w:pPr>
      <w:r>
        <w:t>Within your assigned room, e</w:t>
      </w:r>
      <w:r w:rsidR="00B74FD8">
        <w:t>ach group will be given approximately 6 minutes to present their</w:t>
      </w:r>
      <w:r>
        <w:t xml:space="preserve"> findings as a group and share</w:t>
      </w:r>
      <w:r w:rsidR="00B74FD8">
        <w:t>.</w:t>
      </w:r>
      <w:r w:rsidR="009D1A8A">
        <w:t xml:space="preserve"> </w:t>
      </w:r>
      <w:r w:rsidR="00CC31C0">
        <w:rPr>
          <w:noProof/>
          <w:lang w:eastAsia="en-CA"/>
        </w:rPr>
        <w:drawing>
          <wp:anchor distT="0" distB="0" distL="114300" distR="114300" simplePos="0" relativeHeight="251661312" behindDoc="1" locked="0" layoutInCell="1" allowOverlap="1" wp14:anchorId="714F5B4A" wp14:editId="0C6E2112">
            <wp:simplePos x="0" y="0"/>
            <wp:positionH relativeFrom="column">
              <wp:posOffset>5365750</wp:posOffset>
            </wp:positionH>
            <wp:positionV relativeFrom="paragraph">
              <wp:posOffset>235585</wp:posOffset>
            </wp:positionV>
            <wp:extent cx="984250" cy="1148080"/>
            <wp:effectExtent l="0" t="0" r="6350" b="0"/>
            <wp:wrapTight wrapText="bothSides">
              <wp:wrapPolygon edited="0">
                <wp:start x="0" y="0"/>
                <wp:lineTo x="0" y="21146"/>
                <wp:lineTo x="21321" y="21146"/>
                <wp:lineTo x="21321" y="0"/>
                <wp:lineTo x="0" y="0"/>
              </wp:wrapPolygon>
            </wp:wrapTight>
            <wp:docPr id="3" name="Picture 3" descr="d:\users\mnygard.CESD\AppData\Local\Microsoft\Windows\Temporary Internet Files\Content.IE5\JANCEHJG\MC91022102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mnygard.CESD\AppData\Local\Microsoft\Windows\Temporary Internet Files\Content.IE5\JANCEHJG\MC910221021[1]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250" cy="114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4FD8">
        <w:t>Be sure to focus your presentation around what you found, what you learned, and how it connects with your AISI goals.</w:t>
      </w:r>
    </w:p>
    <w:sectPr w:rsidR="00B74FD8" w:rsidRPr="00B74FD8" w:rsidSect="003E6F3F">
      <w:type w:val="continuous"/>
      <w:pgSz w:w="12240" w:h="15840"/>
      <w:pgMar w:top="1440" w:right="1440" w:bottom="1440" w:left="1440" w:header="720" w:footer="720" w:gutter="0"/>
      <w:pgBorders w:offsetFrom="page">
        <w:top w:val="dashDotStroked" w:sz="24" w:space="24" w:color="7030A0"/>
        <w:left w:val="dashDotStroked" w:sz="24" w:space="24" w:color="7030A0"/>
        <w:bottom w:val="dashDotStroked" w:sz="24" w:space="24" w:color="7030A0"/>
        <w:right w:val="dashDotStroked" w:sz="24" w:space="24" w:color="7030A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89F" w:rsidRDefault="0085489F" w:rsidP="003E6F3F">
      <w:pPr>
        <w:spacing w:after="0" w:line="240" w:lineRule="auto"/>
      </w:pPr>
      <w:r>
        <w:separator/>
      </w:r>
    </w:p>
  </w:endnote>
  <w:endnote w:type="continuationSeparator" w:id="0">
    <w:p w:rsidR="0085489F" w:rsidRDefault="0085489F" w:rsidP="003E6F3F">
      <w:pPr>
        <w:spacing w:after="0" w:line="240" w:lineRule="auto"/>
      </w:pPr>
      <w:r>
        <w:continuationSeparator/>
      </w:r>
    </w:p>
  </w:endnote>
  <w:endnote w:type="continuationNotice" w:id="1">
    <w:p w:rsidR="0085489F" w:rsidRDefault="00854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1C0" w:rsidRPr="00B74FD8" w:rsidRDefault="00CC31C0" w:rsidP="00CC31C0">
    <w:pPr>
      <w:rPr>
        <w:ins w:id="7" w:author="Technology Services" w:date="2012-01-12T14:14:00Z"/>
      </w:rPr>
    </w:pPr>
    <w:ins w:id="8" w:author="Technology Services" w:date="2012-01-12T14:14:00Z">
      <w:r w:rsidRPr="001C3558">
        <w:rPr>
          <w:b/>
          <w:i/>
          <w:sz w:val="28"/>
        </w:rPr>
        <w:t>12:00 – Please return to the boardroom</w:t>
      </w:r>
    </w:ins>
  </w:p>
  <w:p w:rsidR="00CC31C0" w:rsidRDefault="00CC31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89F" w:rsidRDefault="0085489F" w:rsidP="003E6F3F">
      <w:pPr>
        <w:spacing w:after="0" w:line="240" w:lineRule="auto"/>
      </w:pPr>
      <w:r>
        <w:separator/>
      </w:r>
    </w:p>
  </w:footnote>
  <w:footnote w:type="continuationSeparator" w:id="0">
    <w:p w:rsidR="0085489F" w:rsidRDefault="0085489F" w:rsidP="003E6F3F">
      <w:pPr>
        <w:spacing w:after="0" w:line="240" w:lineRule="auto"/>
      </w:pPr>
      <w:r>
        <w:continuationSeparator/>
      </w:r>
    </w:p>
  </w:footnote>
  <w:footnote w:type="continuationNotice" w:id="1">
    <w:p w:rsidR="0085489F" w:rsidRDefault="008548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009" w:rsidRDefault="006670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A0419"/>
    <w:multiLevelType w:val="hybridMultilevel"/>
    <w:tmpl w:val="DD22F78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B">
      <w:start w:val="1"/>
      <w:numFmt w:val="lowerRoman"/>
      <w:lvlText w:val="%2."/>
      <w:lvlJc w:val="righ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1A61B8"/>
    <w:multiLevelType w:val="multilevel"/>
    <w:tmpl w:val="DD22F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revisionView w:markup="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FD8"/>
    <w:rsid w:val="000F0A8F"/>
    <w:rsid w:val="00144EEE"/>
    <w:rsid w:val="001623C7"/>
    <w:rsid w:val="00345849"/>
    <w:rsid w:val="00373A87"/>
    <w:rsid w:val="003E47AD"/>
    <w:rsid w:val="003E6F3F"/>
    <w:rsid w:val="00667009"/>
    <w:rsid w:val="00744107"/>
    <w:rsid w:val="0085489F"/>
    <w:rsid w:val="00860F12"/>
    <w:rsid w:val="009B6E02"/>
    <w:rsid w:val="009D1A8A"/>
    <w:rsid w:val="00A50662"/>
    <w:rsid w:val="00A544BC"/>
    <w:rsid w:val="00B32919"/>
    <w:rsid w:val="00B74FD8"/>
    <w:rsid w:val="00BD73EE"/>
    <w:rsid w:val="00C24107"/>
    <w:rsid w:val="00CC31C0"/>
    <w:rsid w:val="00DE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3B9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F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4FD8"/>
    <w:pPr>
      <w:ind w:left="720"/>
      <w:contextualSpacing/>
    </w:pPr>
  </w:style>
  <w:style w:type="paragraph" w:styleId="NoSpacing">
    <w:name w:val="No Spacing"/>
    <w:uiPriority w:val="1"/>
    <w:qFormat/>
    <w:rsid w:val="00B74F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E6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3F"/>
  </w:style>
  <w:style w:type="paragraph" w:styleId="Footer">
    <w:name w:val="footer"/>
    <w:basedOn w:val="Normal"/>
    <w:link w:val="FooterChar"/>
    <w:uiPriority w:val="99"/>
    <w:unhideWhenUsed/>
    <w:rsid w:val="003E6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3F"/>
  </w:style>
  <w:style w:type="character" w:styleId="Hyperlink">
    <w:name w:val="Hyperlink"/>
    <w:basedOn w:val="DefaultParagraphFont"/>
    <w:uiPriority w:val="99"/>
    <w:unhideWhenUsed/>
    <w:rsid w:val="007441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4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FD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74FD8"/>
    <w:pPr>
      <w:ind w:left="720"/>
      <w:contextualSpacing/>
    </w:pPr>
  </w:style>
  <w:style w:type="paragraph" w:styleId="NoSpacing">
    <w:name w:val="No Spacing"/>
    <w:uiPriority w:val="1"/>
    <w:qFormat/>
    <w:rsid w:val="00B74FD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E6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3F"/>
  </w:style>
  <w:style w:type="paragraph" w:styleId="Footer">
    <w:name w:val="footer"/>
    <w:basedOn w:val="Normal"/>
    <w:link w:val="FooterChar"/>
    <w:uiPriority w:val="99"/>
    <w:unhideWhenUsed/>
    <w:rsid w:val="003E6F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3F"/>
  </w:style>
  <w:style w:type="character" w:styleId="Hyperlink">
    <w:name w:val="Hyperlink"/>
    <w:basedOn w:val="DefaultParagraphFont"/>
    <w:uiPriority w:val="99"/>
    <w:unhideWhenUsed/>
    <w:rsid w:val="007441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yperlink" Target="http://goo.gl/WMSL2" TargetMode="Externa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78206-79F1-4986-90C5-54B67EEF76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C0BAA6-1BFC-4DF8-B27E-26C5C6C89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213</Words>
  <Characters>1016</Characters>
  <Application>Microsoft Office Word</Application>
  <DocSecurity>0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9</cp:revision>
  <cp:lastPrinted>2012-01-12T21:16:00Z</cp:lastPrinted>
  <dcterms:created xsi:type="dcterms:W3CDTF">2012-01-12T18:46:00Z</dcterms:created>
  <dcterms:modified xsi:type="dcterms:W3CDTF">2012-01-23T17:39:00Z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1dbLwl7JpYFYAuvWvQjAeuOM1AWt2TKBdSqXBd9IQBXk</vt:lpwstr>
  </property>
  <property fmtid="{D5CDD505-2E9C-101B-9397-08002B2CF9AE}" pid="4" name="Google.Documents.RevisionId">
    <vt:lpwstr>11438581713613129967</vt:lpwstr>
  </property>
  <property fmtid="{D5CDD505-2E9C-101B-9397-08002B2CF9AE}" pid="5" name="Google.Documents.PreviousRevisionId">
    <vt:lpwstr>07324033821429942395</vt:lpwstr>
  </property>
  <property fmtid="{D5CDD505-2E9C-101B-9397-08002B2CF9AE}" pid="6" name="Google.Documents.PluginVersion">
    <vt:lpwstr>2.0.2026.3768</vt:lpwstr>
  </property>
  <property fmtid="{D5CDD505-2E9C-101B-9397-08002B2CF9AE}" pid="7" name="Google.Documents.MergeIncapabilityFlags">
    <vt:i4>0</vt:i4>
  </property>
</Properties>
</file>